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36487" w14:textId="77777777" w:rsidR="00A9270B" w:rsidRDefault="00A9270B"/>
    <w:p w14:paraId="1B4498B0" w14:textId="77777777" w:rsidR="00A9270B" w:rsidRDefault="00A9270B" w:rsidP="00A9270B">
      <w:r>
        <w:object w:dxaOrig="16305" w:dyaOrig="11430" w14:anchorId="018B84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8pt;height:328.2pt" o:ole="">
            <v:imagedata r:id="rId5" o:title=""/>
          </v:shape>
          <o:OLEObject Type="Embed" ProgID="MestReNova.Document.1" ShapeID="_x0000_i1027" DrawAspect="Content" ObjectID="_1416986709" r:id="rId6"/>
        </w:object>
      </w:r>
    </w:p>
    <w:p w14:paraId="31A26557" w14:textId="77777777" w:rsidR="00A9270B" w:rsidRDefault="00A9270B" w:rsidP="00A9270B"/>
    <w:p w14:paraId="3E16866F" w14:textId="77777777" w:rsidR="00A9270B" w:rsidRDefault="00A9270B" w:rsidP="00A9270B">
      <w:r>
        <w:t>Figure 1</w:t>
      </w:r>
    </w:p>
    <w:p w14:paraId="01302346" w14:textId="77777777" w:rsidR="00A9270B" w:rsidRDefault="00A9270B">
      <w:bookmarkStart w:id="0" w:name="_GoBack"/>
      <w:bookmarkEnd w:id="0"/>
    </w:p>
    <w:p w14:paraId="2EC5EAD4" w14:textId="77777777" w:rsidR="00A9270B" w:rsidRDefault="00A9270B"/>
    <w:p w14:paraId="79CE9BE8" w14:textId="77777777" w:rsidR="00F65194" w:rsidRDefault="006F1343">
      <w:ins w:id="1" w:author="Caroline T Saouma" w:date="2016-05-25T13:31:00Z">
        <w:r>
          <w:rPr>
            <w:noProof/>
          </w:rPr>
          <w:lastRenderedPageBreak/>
          <w:drawing>
            <wp:inline distT="0" distB="0" distL="0" distR="0" wp14:anchorId="605BBF2B" wp14:editId="3AC1AD43">
              <wp:extent cx="5120640" cy="5120640"/>
              <wp:effectExtent l="0" t="0" r="3810" b="3810"/>
              <wp:docPr id="1" name="Picture 1" descr="C:\Users\Caroline\AppData\Local\Microsoft\Windows\INetCache\Content.Word\image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0" descr="C:\Users\Caroline\AppData\Local\Microsoft\Windows\INetCache\Content.Word\image1.jpg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 rot="5400000">
                        <a:off x="0" y="0"/>
                        <a:ext cx="5120640" cy="5120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06401745" w14:textId="77777777" w:rsidR="006F1343" w:rsidRDefault="006F1343"/>
    <w:p w14:paraId="63C97739" w14:textId="77777777" w:rsidR="006F1343" w:rsidRDefault="00A9270B">
      <w:r>
        <w:t>Figure 2</w:t>
      </w:r>
    </w:p>
    <w:p w14:paraId="42EFB8A6" w14:textId="77777777" w:rsidR="006F1343" w:rsidRDefault="006F1343"/>
    <w:sectPr w:rsidR="006F1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343"/>
    <w:rsid w:val="00494426"/>
    <w:rsid w:val="006F1343"/>
    <w:rsid w:val="008A2E7B"/>
    <w:rsid w:val="00926F7F"/>
    <w:rsid w:val="00A9270B"/>
    <w:rsid w:val="00F6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0B0ED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</Words>
  <Characters>52</Characters>
  <Application>Microsoft Macintosh Word</Application>
  <DocSecurity>0</DocSecurity>
  <Lines>1</Lines>
  <Paragraphs>1</Paragraphs>
  <ScaleCrop>false</ScaleCrop>
  <Company>Cambridge University Press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Repetto</dc:creator>
  <cp:lastModifiedBy>Tamara Powers</cp:lastModifiedBy>
  <cp:revision>5</cp:revision>
  <dcterms:created xsi:type="dcterms:W3CDTF">2016-05-25T20:26:00Z</dcterms:created>
  <dcterms:modified xsi:type="dcterms:W3CDTF">2016-12-13T16:39:00Z</dcterms:modified>
</cp:coreProperties>
</file>